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BD1" w:rsidRDefault="00454BD1">
      <w:pPr>
        <w:spacing w:line="540" w:lineRule="exact"/>
        <w:jc w:val="center"/>
        <w:rPr>
          <w:rFonts w:ascii="华文中宋" w:eastAsia="华文中宋" w:hAnsi="华文中宋" w:cs="宋体"/>
          <w:b/>
          <w:kern w:val="0"/>
          <w:sz w:val="52"/>
          <w:szCs w:val="52"/>
        </w:rPr>
      </w:pPr>
    </w:p>
    <w:p w:rsidR="00454BD1" w:rsidRDefault="00454BD1">
      <w:pPr>
        <w:spacing w:line="540" w:lineRule="exact"/>
        <w:jc w:val="center"/>
        <w:rPr>
          <w:rFonts w:ascii="华文中宋" w:eastAsia="华文中宋" w:hAnsi="华文中宋" w:cs="宋体"/>
          <w:b/>
          <w:kern w:val="0"/>
          <w:sz w:val="52"/>
          <w:szCs w:val="52"/>
        </w:rPr>
      </w:pPr>
    </w:p>
    <w:p w:rsidR="00454BD1" w:rsidRDefault="00454BD1">
      <w:pPr>
        <w:spacing w:line="540" w:lineRule="exact"/>
        <w:jc w:val="center"/>
        <w:rPr>
          <w:rFonts w:ascii="华文中宋" w:eastAsia="华文中宋" w:hAnsi="华文中宋" w:cs="宋体"/>
          <w:b/>
          <w:kern w:val="0"/>
          <w:sz w:val="52"/>
          <w:szCs w:val="52"/>
        </w:rPr>
      </w:pPr>
    </w:p>
    <w:p w:rsidR="00454BD1" w:rsidRDefault="00454BD1">
      <w:pPr>
        <w:spacing w:line="540" w:lineRule="exact"/>
        <w:jc w:val="center"/>
        <w:rPr>
          <w:rFonts w:ascii="华文中宋" w:eastAsia="华文中宋" w:hAnsi="华文中宋" w:cs="宋体"/>
          <w:b/>
          <w:kern w:val="0"/>
          <w:sz w:val="52"/>
          <w:szCs w:val="52"/>
        </w:rPr>
      </w:pPr>
    </w:p>
    <w:p w:rsidR="00454BD1" w:rsidRDefault="00454BD1">
      <w:pPr>
        <w:spacing w:line="540" w:lineRule="exact"/>
        <w:jc w:val="center"/>
        <w:rPr>
          <w:rFonts w:ascii="华文中宋" w:eastAsia="华文中宋" w:hAnsi="华文中宋" w:cs="宋体"/>
          <w:b/>
          <w:kern w:val="0"/>
          <w:sz w:val="52"/>
          <w:szCs w:val="52"/>
        </w:rPr>
      </w:pPr>
    </w:p>
    <w:p w:rsidR="00454BD1" w:rsidRDefault="00454BD1">
      <w:pPr>
        <w:spacing w:line="540" w:lineRule="exact"/>
        <w:jc w:val="center"/>
        <w:rPr>
          <w:rFonts w:ascii="华文中宋" w:eastAsia="华文中宋" w:hAnsi="华文中宋" w:cs="宋体"/>
          <w:b/>
          <w:kern w:val="0"/>
          <w:sz w:val="52"/>
          <w:szCs w:val="52"/>
        </w:rPr>
      </w:pPr>
    </w:p>
    <w:p w:rsidR="00454BD1" w:rsidRDefault="00D95D71">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454BD1" w:rsidRDefault="00454BD1">
      <w:pPr>
        <w:spacing w:line="540" w:lineRule="exact"/>
        <w:jc w:val="center"/>
        <w:rPr>
          <w:rFonts w:ascii="华文中宋" w:eastAsia="华文中宋" w:hAnsi="华文中宋" w:cs="宋体"/>
          <w:b/>
          <w:kern w:val="0"/>
          <w:sz w:val="52"/>
          <w:szCs w:val="52"/>
        </w:rPr>
      </w:pPr>
    </w:p>
    <w:p w:rsidR="00454BD1" w:rsidRDefault="00D95D71">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w:t>
      </w:r>
      <w:r>
        <w:rPr>
          <w:rFonts w:eastAsia="仿宋_GB2312" w:hAnsi="宋体" w:cs="宋体" w:hint="eastAsia"/>
          <w:kern w:val="0"/>
          <w:sz w:val="36"/>
          <w:szCs w:val="36"/>
        </w:rPr>
        <w:t>8</w:t>
      </w:r>
      <w:r>
        <w:rPr>
          <w:rFonts w:eastAsia="仿宋_GB2312" w:hAnsi="宋体" w:cs="宋体" w:hint="eastAsia"/>
          <w:kern w:val="0"/>
          <w:sz w:val="36"/>
          <w:szCs w:val="36"/>
        </w:rPr>
        <w:t>年度）</w:t>
      </w:r>
    </w:p>
    <w:p w:rsidR="00454BD1" w:rsidRDefault="00454BD1">
      <w:pPr>
        <w:spacing w:line="540" w:lineRule="exact"/>
        <w:jc w:val="center"/>
        <w:rPr>
          <w:rFonts w:eastAsia="仿宋_GB2312" w:hAnsi="宋体" w:cs="宋体"/>
          <w:kern w:val="0"/>
          <w:sz w:val="30"/>
          <w:szCs w:val="30"/>
        </w:rPr>
      </w:pPr>
    </w:p>
    <w:p w:rsidR="00454BD1" w:rsidRDefault="00454BD1">
      <w:pPr>
        <w:spacing w:line="540" w:lineRule="exact"/>
        <w:jc w:val="center"/>
        <w:rPr>
          <w:rFonts w:eastAsia="仿宋_GB2312" w:hAnsi="宋体" w:cs="宋体"/>
          <w:kern w:val="0"/>
          <w:sz w:val="30"/>
          <w:szCs w:val="30"/>
        </w:rPr>
      </w:pPr>
    </w:p>
    <w:p w:rsidR="00454BD1" w:rsidRDefault="00454BD1">
      <w:pPr>
        <w:spacing w:line="540" w:lineRule="exact"/>
        <w:jc w:val="center"/>
        <w:rPr>
          <w:rFonts w:eastAsia="仿宋_GB2312" w:hAnsi="宋体" w:cs="宋体"/>
          <w:kern w:val="0"/>
          <w:sz w:val="30"/>
          <w:szCs w:val="30"/>
        </w:rPr>
      </w:pPr>
    </w:p>
    <w:p w:rsidR="00454BD1" w:rsidRDefault="00454BD1">
      <w:pPr>
        <w:spacing w:line="540" w:lineRule="exact"/>
        <w:jc w:val="center"/>
        <w:rPr>
          <w:rFonts w:eastAsia="仿宋_GB2312" w:hAnsi="宋体" w:cs="宋体"/>
          <w:kern w:val="0"/>
          <w:sz w:val="30"/>
          <w:szCs w:val="30"/>
        </w:rPr>
      </w:pPr>
    </w:p>
    <w:p w:rsidR="00454BD1" w:rsidRDefault="00454BD1">
      <w:pPr>
        <w:spacing w:line="540" w:lineRule="exact"/>
        <w:jc w:val="center"/>
        <w:rPr>
          <w:rFonts w:eastAsia="仿宋_GB2312" w:hAnsi="宋体" w:cs="宋体"/>
          <w:kern w:val="0"/>
          <w:sz w:val="30"/>
          <w:szCs w:val="30"/>
        </w:rPr>
      </w:pPr>
    </w:p>
    <w:p w:rsidR="00454BD1" w:rsidRDefault="00454BD1">
      <w:pPr>
        <w:spacing w:line="540" w:lineRule="exact"/>
        <w:jc w:val="center"/>
        <w:rPr>
          <w:rFonts w:eastAsia="仿宋_GB2312" w:hAnsi="宋体" w:cs="宋体"/>
          <w:kern w:val="0"/>
          <w:sz w:val="30"/>
          <w:szCs w:val="30"/>
        </w:rPr>
      </w:pPr>
    </w:p>
    <w:p w:rsidR="00454BD1" w:rsidRDefault="00454BD1">
      <w:pPr>
        <w:spacing w:line="700" w:lineRule="exact"/>
        <w:rPr>
          <w:rFonts w:ascii="方正仿宋简体" w:eastAsia="方正仿宋简体" w:hAnsi="方正仿宋简体" w:cs="方正仿宋简体"/>
          <w:kern w:val="0"/>
          <w:sz w:val="32"/>
          <w:szCs w:val="32"/>
        </w:rPr>
      </w:pPr>
    </w:p>
    <w:p w:rsidR="00454BD1" w:rsidRDefault="00D95D71" w:rsidP="00C21A40">
      <w:pPr>
        <w:spacing w:line="700" w:lineRule="exact"/>
        <w:rPr>
          <w:rFonts w:ascii="仿宋" w:eastAsia="仿宋" w:hAnsi="仿宋" w:cs="仿宋"/>
          <w:kern w:val="0"/>
          <w:sz w:val="36"/>
          <w:szCs w:val="36"/>
        </w:rPr>
      </w:pPr>
      <w:r>
        <w:rPr>
          <w:rFonts w:ascii="仿宋" w:eastAsia="仿宋" w:hAnsi="仿宋" w:cs="仿宋" w:hint="eastAsia"/>
          <w:kern w:val="0"/>
          <w:sz w:val="36"/>
          <w:szCs w:val="36"/>
        </w:rPr>
        <w:t xml:space="preserve">     </w:t>
      </w:r>
      <w:r>
        <w:rPr>
          <w:rFonts w:ascii="仿宋" w:eastAsia="仿宋" w:hAnsi="仿宋" w:cs="仿宋" w:hint="eastAsia"/>
          <w:kern w:val="0"/>
          <w:sz w:val="36"/>
          <w:szCs w:val="36"/>
        </w:rPr>
        <w:t>项目名称：</w:t>
      </w:r>
      <w:bookmarkStart w:id="0" w:name="_GoBack"/>
      <w:r>
        <w:rPr>
          <w:rFonts w:ascii="仿宋" w:eastAsia="仿宋" w:hAnsi="仿宋" w:cs="仿宋" w:hint="eastAsia"/>
          <w:kern w:val="0"/>
          <w:sz w:val="36"/>
          <w:szCs w:val="36"/>
        </w:rPr>
        <w:t>林果病虫害疫情除治</w:t>
      </w:r>
      <w:r>
        <w:rPr>
          <w:rFonts w:ascii="仿宋" w:eastAsia="仿宋" w:hAnsi="仿宋" w:cs="仿宋" w:hint="eastAsia"/>
          <w:kern w:val="0"/>
          <w:sz w:val="36"/>
          <w:szCs w:val="36"/>
        </w:rPr>
        <w:t>及检查站项目</w:t>
      </w:r>
      <w:bookmarkEnd w:id="0"/>
    </w:p>
    <w:p w:rsidR="00454BD1" w:rsidRDefault="00D95D71">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 xml:space="preserve">     </w:t>
      </w:r>
      <w:r>
        <w:rPr>
          <w:rFonts w:ascii="仿宋" w:eastAsia="仿宋" w:hAnsi="仿宋" w:cs="仿宋" w:hint="eastAsia"/>
          <w:kern w:val="0"/>
          <w:sz w:val="36"/>
          <w:szCs w:val="36"/>
        </w:rPr>
        <w:t>实施单位（公章）：喀什地区林业局</w:t>
      </w:r>
    </w:p>
    <w:p w:rsidR="00454BD1" w:rsidRDefault="00D95D71">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 xml:space="preserve">     </w:t>
      </w:r>
      <w:r>
        <w:rPr>
          <w:rFonts w:ascii="仿宋" w:eastAsia="仿宋" w:hAnsi="仿宋" w:cs="仿宋" w:hint="eastAsia"/>
          <w:kern w:val="0"/>
          <w:sz w:val="36"/>
          <w:szCs w:val="36"/>
        </w:rPr>
        <w:t>自治区主管部门（公章）：</w:t>
      </w:r>
    </w:p>
    <w:p w:rsidR="00454BD1" w:rsidRDefault="00D95D71">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 xml:space="preserve">     </w:t>
      </w:r>
      <w:r>
        <w:rPr>
          <w:rFonts w:ascii="仿宋" w:eastAsia="仿宋" w:hAnsi="仿宋" w:cs="仿宋" w:hint="eastAsia"/>
          <w:kern w:val="0"/>
          <w:sz w:val="36"/>
          <w:szCs w:val="36"/>
        </w:rPr>
        <w:t>项目负责人（签章）：任玲</w:t>
      </w:r>
    </w:p>
    <w:p w:rsidR="00454BD1" w:rsidRDefault="00D95D71">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 xml:space="preserve">     </w:t>
      </w:r>
      <w:r>
        <w:rPr>
          <w:rFonts w:ascii="仿宋" w:eastAsia="仿宋" w:hAnsi="仿宋" w:cs="仿宋" w:hint="eastAsia"/>
          <w:kern w:val="0"/>
          <w:sz w:val="36"/>
          <w:szCs w:val="36"/>
        </w:rPr>
        <w:t>填报时间：</w:t>
      </w:r>
      <w:r>
        <w:rPr>
          <w:rFonts w:ascii="仿宋" w:eastAsia="仿宋" w:hAnsi="仿宋" w:cs="仿宋" w:hint="eastAsia"/>
          <w:kern w:val="0"/>
          <w:sz w:val="36"/>
          <w:szCs w:val="36"/>
        </w:rPr>
        <w:t>2018</w:t>
      </w:r>
      <w:r>
        <w:rPr>
          <w:rFonts w:ascii="仿宋" w:eastAsia="仿宋" w:hAnsi="仿宋" w:cs="仿宋" w:hint="eastAsia"/>
          <w:kern w:val="0"/>
          <w:sz w:val="36"/>
          <w:szCs w:val="36"/>
        </w:rPr>
        <w:t>年</w:t>
      </w:r>
      <w:r>
        <w:rPr>
          <w:rFonts w:ascii="仿宋" w:eastAsia="仿宋" w:hAnsi="仿宋" w:cs="仿宋" w:hint="eastAsia"/>
          <w:kern w:val="0"/>
          <w:sz w:val="36"/>
          <w:szCs w:val="36"/>
        </w:rPr>
        <w:t xml:space="preserve"> 12 </w:t>
      </w:r>
      <w:r>
        <w:rPr>
          <w:rFonts w:ascii="仿宋" w:eastAsia="仿宋" w:hAnsi="仿宋" w:cs="仿宋" w:hint="eastAsia"/>
          <w:kern w:val="0"/>
          <w:sz w:val="36"/>
          <w:szCs w:val="36"/>
        </w:rPr>
        <w:t>月</w:t>
      </w:r>
      <w:r>
        <w:rPr>
          <w:rFonts w:ascii="仿宋" w:eastAsia="仿宋" w:hAnsi="仿宋" w:cs="仿宋" w:hint="eastAsia"/>
          <w:kern w:val="0"/>
          <w:sz w:val="36"/>
          <w:szCs w:val="36"/>
        </w:rPr>
        <w:t>15</w:t>
      </w:r>
      <w:r>
        <w:rPr>
          <w:rFonts w:ascii="仿宋" w:eastAsia="仿宋" w:hAnsi="仿宋" w:cs="仿宋" w:hint="eastAsia"/>
          <w:kern w:val="0"/>
          <w:sz w:val="36"/>
          <w:szCs w:val="36"/>
        </w:rPr>
        <w:t>日</w:t>
      </w:r>
    </w:p>
    <w:p w:rsidR="00454BD1" w:rsidRDefault="00454BD1"/>
    <w:p w:rsidR="00454BD1" w:rsidRDefault="00D95D71">
      <w:pPr>
        <w:adjustRightInd w:val="0"/>
        <w:snapToGrid w:val="0"/>
        <w:spacing w:line="560" w:lineRule="exact"/>
        <w:ind w:firstLineChars="200" w:firstLine="624"/>
        <w:outlineLvl w:val="0"/>
        <w:rPr>
          <w:rStyle w:val="a5"/>
          <w:rFonts w:ascii="黑体" w:eastAsia="黑体" w:hAnsi="黑体"/>
          <w:b w:val="0"/>
          <w:spacing w:val="-4"/>
          <w:sz w:val="32"/>
          <w:szCs w:val="32"/>
        </w:rPr>
      </w:pPr>
      <w:r>
        <w:rPr>
          <w:rStyle w:val="a5"/>
          <w:rFonts w:ascii="黑体" w:eastAsia="黑体" w:hAnsi="黑体" w:hint="eastAsia"/>
          <w:b w:val="0"/>
          <w:spacing w:val="-4"/>
          <w:sz w:val="32"/>
          <w:szCs w:val="32"/>
        </w:rPr>
        <w:br w:type="page"/>
      </w:r>
      <w:r>
        <w:rPr>
          <w:rStyle w:val="a5"/>
          <w:rFonts w:ascii="黑体" w:eastAsia="黑体" w:hAnsi="黑体" w:hint="eastAsia"/>
          <w:b w:val="0"/>
          <w:spacing w:val="-4"/>
          <w:sz w:val="32"/>
          <w:szCs w:val="32"/>
        </w:rPr>
        <w:lastRenderedPageBreak/>
        <w:t>一、项目概况</w:t>
      </w:r>
    </w:p>
    <w:p w:rsidR="00454BD1" w:rsidRDefault="00D95D71">
      <w:pPr>
        <w:adjustRightInd w:val="0"/>
        <w:snapToGrid w:val="0"/>
        <w:spacing w:line="56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（一）项目单位基本情况</w:t>
      </w:r>
    </w:p>
    <w:p w:rsidR="00454BD1" w:rsidRDefault="00D95D71">
      <w:pPr>
        <w:pStyle w:val="a6"/>
        <w:spacing w:line="560" w:lineRule="exact"/>
        <w:ind w:right="172" w:firstLineChars="200" w:firstLine="624"/>
        <w:jc w:val="both"/>
        <w:rPr>
          <w:rFonts w:ascii="仿宋" w:eastAsia="仿宋" w:hAnsi="仿宋" w:cs="Times New Roman"/>
          <w:bCs/>
          <w:spacing w:val="-4"/>
          <w:kern w:val="2"/>
          <w:sz w:val="32"/>
          <w:szCs w:val="32"/>
        </w:rPr>
      </w:pPr>
      <w:r>
        <w:rPr>
          <w:rFonts w:ascii="仿宋" w:eastAsia="仿宋" w:hAnsi="仿宋" w:cs="Times New Roman" w:hint="eastAsia"/>
          <w:bCs/>
          <w:spacing w:val="-4"/>
          <w:kern w:val="2"/>
          <w:sz w:val="32"/>
          <w:szCs w:val="32"/>
        </w:rPr>
        <w:t>地区林业局主要职责贯彻执行党和国家关于林业及其生态建设的法律、</w:t>
      </w:r>
      <w:r>
        <w:rPr>
          <w:rFonts w:ascii="仿宋" w:eastAsia="仿宋" w:hAnsi="仿宋" w:cs="Times New Roman" w:hint="eastAsia"/>
          <w:bCs/>
          <w:spacing w:val="-4"/>
          <w:kern w:val="2"/>
          <w:sz w:val="32"/>
          <w:szCs w:val="32"/>
        </w:rPr>
        <w:t>法规、方针、政策。拟订全地区林业发展战略、中长期规划并组织实施；认真组织实施造林绿化，加强荒漠化防治和防沙治沙，营造良好的生态环境，组织实施林果业生产和市场建设，推进林业生态体系、林果产业体系和生态文化体系建设；承担森林、陆生野生动植物资源的保护和合理开发利用，依法打击涉林违法犯罪行为；指导大风、沙尘暴、低温冻害、林业有害生物等灾害预测预报和应急处置，加强林业灾害综合防控体系建设；组织实施科技兴林，加强林业人才队伍建设，提高林业科技支撑能力建设；负责林业行政执法及监督，推进依法治林；组织实施集体林权制度改革</w:t>
      </w:r>
      <w:r>
        <w:rPr>
          <w:rFonts w:ascii="仿宋" w:eastAsia="仿宋" w:hAnsi="仿宋" w:cs="Times New Roman" w:hint="eastAsia"/>
          <w:bCs/>
          <w:spacing w:val="-4"/>
          <w:kern w:val="2"/>
          <w:sz w:val="32"/>
          <w:szCs w:val="32"/>
        </w:rPr>
        <w:t>工作，加快推进国有林场</w:t>
      </w:r>
      <w:r>
        <w:rPr>
          <w:rFonts w:ascii="仿宋" w:eastAsia="仿宋" w:hAnsi="仿宋" w:cs="Times New Roman" w:hint="eastAsia"/>
          <w:bCs/>
          <w:spacing w:val="-4"/>
          <w:kern w:val="2"/>
          <w:sz w:val="32"/>
          <w:szCs w:val="32"/>
        </w:rPr>
        <w:t>(</w:t>
      </w:r>
      <w:r>
        <w:rPr>
          <w:rFonts w:ascii="仿宋" w:eastAsia="仿宋" w:hAnsi="仿宋" w:cs="Times New Roman" w:hint="eastAsia"/>
          <w:bCs/>
          <w:spacing w:val="-4"/>
          <w:kern w:val="2"/>
          <w:sz w:val="32"/>
          <w:szCs w:val="32"/>
        </w:rPr>
        <w:t>苗圃、林业站</w:t>
      </w:r>
      <w:r>
        <w:rPr>
          <w:rFonts w:ascii="仿宋" w:eastAsia="仿宋" w:hAnsi="仿宋" w:cs="Times New Roman" w:hint="eastAsia"/>
          <w:bCs/>
          <w:spacing w:val="-4"/>
          <w:kern w:val="2"/>
          <w:sz w:val="32"/>
          <w:szCs w:val="32"/>
        </w:rPr>
        <w:t>)</w:t>
      </w:r>
      <w:r>
        <w:rPr>
          <w:rFonts w:ascii="仿宋" w:eastAsia="仿宋" w:hAnsi="仿宋" w:cs="Times New Roman" w:hint="eastAsia"/>
          <w:bCs/>
          <w:spacing w:val="-4"/>
          <w:kern w:val="2"/>
          <w:sz w:val="32"/>
          <w:szCs w:val="32"/>
        </w:rPr>
        <w:t>改革，促进林业资源的合理化配置；负责林业系统自然保护区森林公园、湿地的监督管理；监督管理地区森林公安队伍；指导全地区林业重大违法案件的查处。</w:t>
      </w:r>
    </w:p>
    <w:p w:rsidR="00454BD1" w:rsidRDefault="00D95D71">
      <w:pPr>
        <w:adjustRightInd w:val="0"/>
        <w:snapToGrid w:val="0"/>
        <w:spacing w:line="560" w:lineRule="exact"/>
        <w:ind w:firstLineChars="200" w:firstLine="627"/>
        <w:rPr>
          <w:rStyle w:val="a5"/>
          <w:rFonts w:ascii="楷体" w:eastAsia="楷体" w:hAnsi="楷体"/>
          <w:spacing w:val="-4"/>
          <w:sz w:val="32"/>
          <w:szCs w:val="32"/>
        </w:rPr>
      </w:pPr>
      <w:r>
        <w:rPr>
          <w:rStyle w:val="a5"/>
          <w:rFonts w:ascii="楷体" w:eastAsia="楷体" w:hAnsi="楷体" w:hint="eastAsia"/>
          <w:spacing w:val="-4"/>
          <w:sz w:val="32"/>
          <w:szCs w:val="32"/>
        </w:rPr>
        <w:t>（二）项目预算</w:t>
      </w:r>
      <w:r>
        <w:rPr>
          <w:rStyle w:val="a5"/>
          <w:rFonts w:ascii="楷体" w:eastAsia="楷体" w:hAnsi="楷体"/>
          <w:spacing w:val="-4"/>
          <w:sz w:val="32"/>
          <w:szCs w:val="32"/>
        </w:rPr>
        <w:t>绩效目标</w:t>
      </w:r>
      <w:r>
        <w:rPr>
          <w:rStyle w:val="a5"/>
          <w:rFonts w:ascii="楷体" w:eastAsia="楷体" w:hAnsi="楷体" w:hint="eastAsia"/>
          <w:spacing w:val="-4"/>
          <w:sz w:val="32"/>
          <w:szCs w:val="32"/>
        </w:rPr>
        <w:t>设定情况</w:t>
      </w:r>
    </w:p>
    <w:p w:rsidR="00454BD1" w:rsidRDefault="00D95D71">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1</w:t>
      </w:r>
      <w:r>
        <w:rPr>
          <w:rFonts w:ascii="仿宋" w:eastAsia="仿宋" w:hAnsi="仿宋" w:hint="eastAsia"/>
          <w:b/>
          <w:bCs/>
          <w:spacing w:val="-4"/>
          <w:sz w:val="32"/>
          <w:szCs w:val="32"/>
        </w:rPr>
        <w:t>、项目预期目标及阶段性目标</w:t>
      </w:r>
    </w:p>
    <w:p w:rsidR="00454BD1" w:rsidRDefault="00D95D71">
      <w:pPr>
        <w:adjustRightInd w:val="0"/>
        <w:snapToGrid w:val="0"/>
        <w:spacing w:line="560" w:lineRule="exact"/>
        <w:ind w:firstLineChars="200" w:firstLine="624"/>
        <w:rPr>
          <w:rFonts w:ascii="仿宋" w:eastAsia="仿宋" w:hAnsi="仿宋"/>
          <w:bCs/>
          <w:color w:val="FF0000"/>
          <w:spacing w:val="-4"/>
          <w:sz w:val="32"/>
          <w:szCs w:val="32"/>
        </w:rPr>
      </w:pPr>
      <w:r>
        <w:rPr>
          <w:rFonts w:ascii="仿宋" w:eastAsia="仿宋" w:hAnsi="仿宋" w:hint="eastAsia"/>
          <w:bCs/>
          <w:spacing w:val="-4"/>
          <w:sz w:val="32"/>
          <w:szCs w:val="32"/>
        </w:rPr>
        <w:t>对各县市</w:t>
      </w:r>
      <w:r>
        <w:rPr>
          <w:rFonts w:ascii="仿宋" w:eastAsia="仿宋" w:hAnsi="仿宋" w:hint="eastAsia"/>
          <w:bCs/>
          <w:spacing w:val="-4"/>
          <w:sz w:val="32"/>
          <w:szCs w:val="32"/>
        </w:rPr>
        <w:t>8.0185</w:t>
      </w:r>
      <w:r>
        <w:rPr>
          <w:rFonts w:ascii="仿宋" w:eastAsia="仿宋" w:hAnsi="仿宋" w:hint="eastAsia"/>
          <w:bCs/>
          <w:spacing w:val="-4"/>
          <w:sz w:val="32"/>
          <w:szCs w:val="32"/>
        </w:rPr>
        <w:t>万亩林果病虫害进行监测调查，按时采购</w:t>
      </w:r>
      <w:r>
        <w:rPr>
          <w:rFonts w:ascii="仿宋" w:eastAsia="仿宋" w:hAnsi="仿宋" w:hint="eastAsia"/>
          <w:bCs/>
          <w:spacing w:val="-4"/>
          <w:sz w:val="32"/>
          <w:szCs w:val="32"/>
        </w:rPr>
        <w:t>3000</w:t>
      </w:r>
      <w:r>
        <w:rPr>
          <w:rFonts w:ascii="仿宋" w:eastAsia="仿宋" w:hAnsi="仿宋" w:hint="eastAsia"/>
          <w:bCs/>
          <w:spacing w:val="-4"/>
          <w:sz w:val="32"/>
          <w:szCs w:val="32"/>
        </w:rPr>
        <w:t>公斤药剂</w:t>
      </w:r>
      <w:r>
        <w:rPr>
          <w:rFonts w:ascii="仿宋" w:eastAsia="仿宋" w:hAnsi="仿宋" w:hint="eastAsia"/>
          <w:bCs/>
          <w:spacing w:val="-4"/>
          <w:sz w:val="32"/>
          <w:szCs w:val="32"/>
        </w:rPr>
        <w:t>31.7</w:t>
      </w:r>
      <w:r>
        <w:rPr>
          <w:rFonts w:ascii="仿宋" w:eastAsia="仿宋" w:hAnsi="仿宋" w:hint="eastAsia"/>
          <w:bCs/>
          <w:spacing w:val="-4"/>
          <w:sz w:val="32"/>
          <w:szCs w:val="32"/>
        </w:rPr>
        <w:t>万元，</w:t>
      </w:r>
      <w:r>
        <w:rPr>
          <w:rFonts w:ascii="仿宋" w:eastAsia="仿宋" w:hAnsi="仿宋" w:hint="eastAsia"/>
          <w:bCs/>
          <w:spacing w:val="-4"/>
          <w:sz w:val="32"/>
          <w:szCs w:val="32"/>
        </w:rPr>
        <w:t>11</w:t>
      </w:r>
      <w:r>
        <w:rPr>
          <w:rFonts w:ascii="仿宋" w:eastAsia="仿宋" w:hAnsi="仿宋" w:hint="eastAsia"/>
          <w:bCs/>
          <w:spacing w:val="-4"/>
          <w:sz w:val="32"/>
          <w:szCs w:val="32"/>
        </w:rPr>
        <w:t>月底前完成</w:t>
      </w:r>
      <w:r>
        <w:rPr>
          <w:rFonts w:ascii="仿宋" w:eastAsia="仿宋" w:hAnsi="仿宋" w:hint="eastAsia"/>
          <w:bCs/>
          <w:spacing w:val="-4"/>
          <w:sz w:val="32"/>
          <w:szCs w:val="32"/>
        </w:rPr>
        <w:t>5000</w:t>
      </w:r>
      <w:r>
        <w:rPr>
          <w:rFonts w:ascii="仿宋" w:eastAsia="仿宋" w:hAnsi="仿宋" w:hint="eastAsia"/>
          <w:bCs/>
          <w:spacing w:val="-4"/>
          <w:sz w:val="32"/>
          <w:szCs w:val="32"/>
        </w:rPr>
        <w:t>亩林果病虫害防治；结合临时植物检疫卡点</w:t>
      </w:r>
      <w:r>
        <w:rPr>
          <w:rFonts w:ascii="仿宋" w:eastAsia="仿宋" w:hAnsi="仿宋" w:hint="eastAsia"/>
          <w:bCs/>
          <w:spacing w:val="-4"/>
          <w:sz w:val="32"/>
          <w:szCs w:val="32"/>
        </w:rPr>
        <w:t>2</w:t>
      </w:r>
      <w:r>
        <w:rPr>
          <w:rFonts w:ascii="仿宋" w:eastAsia="仿宋" w:hAnsi="仿宋" w:hint="eastAsia"/>
          <w:bCs/>
          <w:spacing w:val="-4"/>
          <w:sz w:val="32"/>
          <w:szCs w:val="32"/>
        </w:rPr>
        <w:t>次值守，进一步防止林果病虫害疫情扩散蔓延，减少果农损失，保护喀什地区生态安全，促进林业可持续发展。</w:t>
      </w:r>
    </w:p>
    <w:p w:rsidR="00454BD1" w:rsidRDefault="00D95D71">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lastRenderedPageBreak/>
        <w:t>2</w:t>
      </w:r>
      <w:r>
        <w:rPr>
          <w:rFonts w:ascii="仿宋" w:eastAsia="仿宋" w:hAnsi="仿宋" w:hint="eastAsia"/>
          <w:b/>
          <w:bCs/>
          <w:spacing w:val="-4"/>
          <w:sz w:val="32"/>
          <w:szCs w:val="32"/>
        </w:rPr>
        <w:t>、项目基本性质</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w:t>
      </w:r>
      <w:r>
        <w:rPr>
          <w:rFonts w:ascii="仿宋" w:eastAsia="仿宋" w:hAnsi="仿宋" w:hint="eastAsia"/>
          <w:bCs/>
          <w:spacing w:val="-4"/>
          <w:sz w:val="32"/>
          <w:szCs w:val="32"/>
        </w:rPr>
        <w:t>目性质为新增项目。</w:t>
      </w:r>
    </w:p>
    <w:p w:rsidR="00454BD1" w:rsidRDefault="00D95D71">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3</w:t>
      </w:r>
      <w:r>
        <w:rPr>
          <w:rFonts w:ascii="仿宋" w:eastAsia="仿宋" w:hAnsi="仿宋" w:hint="eastAsia"/>
          <w:b/>
          <w:bCs/>
          <w:spacing w:val="-4"/>
          <w:sz w:val="32"/>
          <w:szCs w:val="32"/>
        </w:rPr>
        <w:t>、项目用途及范围</w:t>
      </w:r>
    </w:p>
    <w:p w:rsidR="00454BD1" w:rsidRDefault="00D95D71">
      <w:pPr>
        <w:pStyle w:val="a6"/>
        <w:overflowPunct w:val="0"/>
        <w:spacing w:line="540" w:lineRule="exact"/>
        <w:ind w:firstLineChars="200" w:firstLine="640"/>
        <w:jc w:val="both"/>
        <w:rPr>
          <w:rFonts w:ascii="仿宋" w:eastAsia="仿宋" w:hAnsi="仿宋" w:cs="仿宋"/>
          <w:bCs/>
          <w:spacing w:val="-4"/>
          <w:kern w:val="2"/>
          <w:sz w:val="32"/>
          <w:szCs w:val="32"/>
        </w:rPr>
      </w:pPr>
      <w:r>
        <w:rPr>
          <w:rFonts w:ascii="仿宋" w:eastAsia="仿宋" w:hAnsi="仿宋" w:cs="仿宋" w:hint="eastAsia"/>
          <w:sz w:val="32"/>
          <w:szCs w:val="32"/>
        </w:rPr>
        <w:t>自治区林业厅《关于下达</w:t>
      </w:r>
      <w:r>
        <w:rPr>
          <w:rFonts w:ascii="仿宋" w:eastAsia="仿宋" w:hAnsi="仿宋" w:cs="仿宋" w:hint="eastAsia"/>
          <w:sz w:val="32"/>
          <w:szCs w:val="32"/>
        </w:rPr>
        <w:t>2017</w:t>
      </w:r>
      <w:r>
        <w:rPr>
          <w:rFonts w:ascii="仿宋" w:eastAsia="仿宋" w:hAnsi="仿宋" w:cs="仿宋" w:hint="eastAsia"/>
          <w:sz w:val="32"/>
          <w:szCs w:val="32"/>
        </w:rPr>
        <w:t>年第二批中央财政林业改革发展资金（林业有害生物防治补助）建设任务的通知》（新林计字〔</w:t>
      </w:r>
      <w:r>
        <w:rPr>
          <w:rFonts w:ascii="仿宋" w:eastAsia="仿宋" w:hAnsi="仿宋" w:cs="仿宋" w:hint="eastAsia"/>
          <w:sz w:val="32"/>
          <w:szCs w:val="32"/>
        </w:rPr>
        <w:t>2017</w:t>
      </w:r>
      <w:r>
        <w:rPr>
          <w:rFonts w:ascii="仿宋" w:eastAsia="仿宋" w:hAnsi="仿宋" w:cs="仿宋" w:hint="eastAsia"/>
          <w:sz w:val="32"/>
          <w:szCs w:val="32"/>
        </w:rPr>
        <w:t>〕</w:t>
      </w:r>
      <w:r>
        <w:rPr>
          <w:rFonts w:ascii="仿宋" w:eastAsia="仿宋" w:hAnsi="仿宋" w:cs="仿宋" w:hint="eastAsia"/>
          <w:sz w:val="32"/>
          <w:szCs w:val="32"/>
        </w:rPr>
        <w:t>1040</w:t>
      </w:r>
      <w:r>
        <w:rPr>
          <w:rFonts w:ascii="仿宋" w:eastAsia="仿宋" w:hAnsi="仿宋" w:cs="仿宋" w:hint="eastAsia"/>
          <w:sz w:val="32"/>
          <w:szCs w:val="32"/>
        </w:rPr>
        <w:t>号），下达喀什地区林业有害生物防治项目资金</w:t>
      </w:r>
      <w:r>
        <w:rPr>
          <w:rFonts w:ascii="仿宋" w:eastAsia="仿宋" w:hAnsi="仿宋" w:cs="仿宋" w:hint="eastAsia"/>
          <w:sz w:val="32"/>
          <w:szCs w:val="32"/>
        </w:rPr>
        <w:t>40</w:t>
      </w:r>
      <w:r>
        <w:rPr>
          <w:rFonts w:ascii="仿宋" w:eastAsia="仿宋" w:hAnsi="仿宋" w:cs="仿宋" w:hint="eastAsia"/>
          <w:sz w:val="32"/>
          <w:szCs w:val="32"/>
        </w:rPr>
        <w:t>万元，主要用于林果病虫害疫情封锁、防控、监测调查等。</w:t>
      </w:r>
    </w:p>
    <w:p w:rsidR="00454BD1" w:rsidRDefault="00D95D71">
      <w:pPr>
        <w:adjustRightInd w:val="0"/>
        <w:snapToGrid w:val="0"/>
        <w:spacing w:line="560" w:lineRule="exact"/>
        <w:ind w:firstLineChars="200" w:firstLine="624"/>
        <w:outlineLvl w:val="0"/>
        <w:rPr>
          <w:rStyle w:val="a5"/>
          <w:rFonts w:ascii="黑体" w:eastAsia="黑体" w:hAnsi="黑体"/>
          <w:b w:val="0"/>
          <w:spacing w:val="-4"/>
          <w:sz w:val="32"/>
          <w:szCs w:val="32"/>
        </w:rPr>
      </w:pPr>
      <w:r>
        <w:rPr>
          <w:rStyle w:val="a5"/>
          <w:rFonts w:ascii="黑体" w:eastAsia="黑体" w:hAnsi="黑体" w:hint="eastAsia"/>
          <w:b w:val="0"/>
          <w:spacing w:val="-4"/>
          <w:sz w:val="32"/>
          <w:szCs w:val="32"/>
        </w:rPr>
        <w:t>二、项目资金使用及管理情况</w:t>
      </w:r>
    </w:p>
    <w:p w:rsidR="00454BD1" w:rsidRDefault="00D95D71">
      <w:pPr>
        <w:adjustRightInd w:val="0"/>
        <w:snapToGrid w:val="0"/>
        <w:spacing w:line="560" w:lineRule="exact"/>
        <w:ind w:firstLineChars="200" w:firstLine="627"/>
        <w:outlineLvl w:val="0"/>
        <w:rPr>
          <w:rStyle w:val="a5"/>
          <w:rFonts w:ascii="楷体" w:eastAsia="楷体" w:hAnsi="楷体"/>
          <w:spacing w:val="-4"/>
          <w:sz w:val="32"/>
          <w:szCs w:val="32"/>
        </w:rPr>
      </w:pPr>
      <w:r>
        <w:rPr>
          <w:rStyle w:val="a5"/>
          <w:rFonts w:ascii="楷体" w:eastAsia="楷体" w:hAnsi="楷体" w:hint="eastAsia"/>
          <w:spacing w:val="-4"/>
          <w:sz w:val="32"/>
          <w:szCs w:val="32"/>
        </w:rPr>
        <w:t>（一）项目资金安排落实、总投入等情况分析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林果病虫害疫情除治及检查站项目预算安排总额为</w:t>
      </w:r>
      <w:r>
        <w:rPr>
          <w:rFonts w:ascii="仿宋" w:eastAsia="仿宋" w:hAnsi="仿宋" w:hint="eastAsia"/>
          <w:bCs/>
          <w:spacing w:val="-4"/>
          <w:sz w:val="32"/>
          <w:szCs w:val="32"/>
        </w:rPr>
        <w:t>40</w:t>
      </w:r>
      <w:r>
        <w:rPr>
          <w:rFonts w:ascii="仿宋" w:eastAsia="仿宋" w:hAnsi="仿宋" w:hint="eastAsia"/>
          <w:bCs/>
          <w:spacing w:val="-4"/>
          <w:sz w:val="32"/>
          <w:szCs w:val="32"/>
        </w:rPr>
        <w:t>万元，其中财政资金</w:t>
      </w:r>
      <w:r>
        <w:rPr>
          <w:rFonts w:ascii="仿宋" w:eastAsia="仿宋" w:hAnsi="仿宋" w:hint="eastAsia"/>
          <w:bCs/>
          <w:spacing w:val="-4"/>
          <w:sz w:val="32"/>
          <w:szCs w:val="32"/>
        </w:rPr>
        <w:t>40</w:t>
      </w:r>
      <w:r>
        <w:rPr>
          <w:rFonts w:ascii="仿宋" w:eastAsia="仿宋" w:hAnsi="仿宋" w:hint="eastAsia"/>
          <w:bCs/>
          <w:spacing w:val="-4"/>
          <w:sz w:val="32"/>
          <w:szCs w:val="32"/>
        </w:rPr>
        <w:t>万元，自筹资金</w:t>
      </w:r>
      <w:r>
        <w:rPr>
          <w:rFonts w:ascii="仿宋" w:eastAsia="仿宋" w:hAnsi="仿宋" w:hint="eastAsia"/>
          <w:bCs/>
          <w:spacing w:val="-4"/>
          <w:sz w:val="32"/>
          <w:szCs w:val="32"/>
        </w:rPr>
        <w:t>0</w:t>
      </w:r>
      <w:r>
        <w:rPr>
          <w:rFonts w:ascii="仿宋" w:eastAsia="仿宋" w:hAnsi="仿宋" w:hint="eastAsia"/>
          <w:bCs/>
          <w:spacing w:val="-4"/>
          <w:sz w:val="32"/>
          <w:szCs w:val="32"/>
        </w:rPr>
        <w:t>万元，</w:t>
      </w:r>
      <w:r>
        <w:rPr>
          <w:rFonts w:ascii="仿宋" w:eastAsia="仿宋" w:hAnsi="仿宋" w:hint="eastAsia"/>
          <w:bCs/>
          <w:spacing w:val="-4"/>
          <w:sz w:val="32"/>
          <w:szCs w:val="32"/>
        </w:rPr>
        <w:t>2018</w:t>
      </w:r>
      <w:r>
        <w:rPr>
          <w:rFonts w:ascii="仿宋" w:eastAsia="仿宋" w:hAnsi="仿宋" w:hint="eastAsia"/>
          <w:bCs/>
          <w:spacing w:val="-4"/>
          <w:sz w:val="32"/>
          <w:szCs w:val="32"/>
        </w:rPr>
        <w:t>年实际收到预算资金</w:t>
      </w:r>
      <w:r>
        <w:rPr>
          <w:rFonts w:ascii="仿宋" w:eastAsia="仿宋" w:hAnsi="仿宋" w:hint="eastAsia"/>
          <w:bCs/>
          <w:spacing w:val="-4"/>
          <w:sz w:val="32"/>
          <w:szCs w:val="32"/>
        </w:rPr>
        <w:t>40</w:t>
      </w:r>
      <w:r>
        <w:rPr>
          <w:rFonts w:ascii="仿宋" w:eastAsia="仿宋" w:hAnsi="仿宋" w:hint="eastAsia"/>
          <w:bCs/>
          <w:spacing w:val="-4"/>
          <w:sz w:val="32"/>
          <w:szCs w:val="32"/>
        </w:rPr>
        <w:t>万元。</w:t>
      </w:r>
    </w:p>
    <w:p w:rsidR="00454BD1" w:rsidRDefault="00D95D71">
      <w:pPr>
        <w:adjustRightInd w:val="0"/>
        <w:snapToGrid w:val="0"/>
        <w:spacing w:line="560" w:lineRule="exact"/>
        <w:ind w:firstLineChars="200" w:firstLine="627"/>
        <w:outlineLvl w:val="0"/>
        <w:rPr>
          <w:rStyle w:val="a5"/>
          <w:rFonts w:ascii="楷体" w:eastAsia="楷体" w:hAnsi="楷体"/>
          <w:spacing w:val="-4"/>
          <w:sz w:val="32"/>
          <w:szCs w:val="32"/>
        </w:rPr>
      </w:pPr>
      <w:r>
        <w:rPr>
          <w:rStyle w:val="a5"/>
          <w:rFonts w:ascii="楷体" w:eastAsia="楷体" w:hAnsi="楷体" w:hint="eastAsia"/>
          <w:spacing w:val="-4"/>
          <w:sz w:val="32"/>
          <w:szCs w:val="32"/>
        </w:rPr>
        <w:t>（二）项目资金实际使用情况分析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本项目实际支付资金</w:t>
      </w:r>
      <w:r>
        <w:rPr>
          <w:rFonts w:ascii="仿宋" w:eastAsia="仿宋" w:hAnsi="仿宋" w:hint="eastAsia"/>
          <w:bCs/>
          <w:spacing w:val="-4"/>
          <w:sz w:val="32"/>
          <w:szCs w:val="32"/>
        </w:rPr>
        <w:t>40</w:t>
      </w:r>
      <w:r>
        <w:rPr>
          <w:rFonts w:ascii="仿宋" w:eastAsia="仿宋" w:hAnsi="仿宋" w:hint="eastAsia"/>
          <w:bCs/>
          <w:spacing w:val="-4"/>
          <w:sz w:val="32"/>
          <w:szCs w:val="32"/>
        </w:rPr>
        <w:t>万元，预算执行率</w:t>
      </w:r>
      <w:r>
        <w:rPr>
          <w:rFonts w:ascii="仿宋" w:eastAsia="仿宋" w:hAnsi="仿宋" w:hint="eastAsia"/>
          <w:bCs/>
          <w:spacing w:val="-4"/>
          <w:sz w:val="32"/>
          <w:szCs w:val="32"/>
        </w:rPr>
        <w:t>100%</w:t>
      </w:r>
      <w:r>
        <w:rPr>
          <w:rFonts w:ascii="仿宋" w:eastAsia="仿宋" w:hAnsi="仿宋" w:hint="eastAsia"/>
          <w:bCs/>
          <w:spacing w:val="-4"/>
          <w:sz w:val="32"/>
          <w:szCs w:val="32"/>
        </w:rPr>
        <w:t>。项目资金主要用于支付购置林果病虫防治药剂费用</w:t>
      </w:r>
      <w:r>
        <w:rPr>
          <w:rFonts w:ascii="仿宋" w:eastAsia="仿宋" w:hAnsi="仿宋" w:hint="eastAsia"/>
          <w:bCs/>
          <w:spacing w:val="-4"/>
          <w:sz w:val="32"/>
          <w:szCs w:val="32"/>
        </w:rPr>
        <w:t>31.7</w:t>
      </w:r>
      <w:r>
        <w:rPr>
          <w:rFonts w:ascii="仿宋" w:eastAsia="仿宋" w:hAnsi="仿宋" w:hint="eastAsia"/>
          <w:bCs/>
          <w:spacing w:val="-4"/>
          <w:sz w:val="32"/>
          <w:szCs w:val="32"/>
        </w:rPr>
        <w:t>万元、监测调查费用</w:t>
      </w:r>
      <w:r>
        <w:rPr>
          <w:rFonts w:ascii="仿宋" w:eastAsia="仿宋" w:hAnsi="仿宋" w:hint="eastAsia"/>
          <w:bCs/>
          <w:spacing w:val="-4"/>
          <w:sz w:val="32"/>
          <w:szCs w:val="32"/>
        </w:rPr>
        <w:t>6.34</w:t>
      </w:r>
      <w:r>
        <w:rPr>
          <w:rFonts w:ascii="仿宋" w:eastAsia="仿宋" w:hAnsi="仿宋" w:hint="eastAsia"/>
          <w:bCs/>
          <w:spacing w:val="-4"/>
          <w:sz w:val="32"/>
          <w:szCs w:val="32"/>
        </w:rPr>
        <w:t>万元、植物检疫卡点值守费用</w:t>
      </w:r>
      <w:r>
        <w:rPr>
          <w:rFonts w:ascii="仿宋" w:eastAsia="仿宋" w:hAnsi="仿宋" w:hint="eastAsia"/>
          <w:bCs/>
          <w:spacing w:val="-4"/>
          <w:sz w:val="32"/>
          <w:szCs w:val="32"/>
        </w:rPr>
        <w:t>1.96</w:t>
      </w:r>
      <w:r>
        <w:rPr>
          <w:rFonts w:ascii="仿宋" w:eastAsia="仿宋" w:hAnsi="仿宋" w:hint="eastAsia"/>
          <w:bCs/>
          <w:spacing w:val="-4"/>
          <w:sz w:val="32"/>
          <w:szCs w:val="32"/>
        </w:rPr>
        <w:t>万元。</w:t>
      </w:r>
    </w:p>
    <w:p w:rsidR="00454BD1" w:rsidRDefault="00D95D71">
      <w:pPr>
        <w:adjustRightInd w:val="0"/>
        <w:snapToGrid w:val="0"/>
        <w:spacing w:line="560" w:lineRule="exact"/>
        <w:ind w:firstLineChars="200" w:firstLine="627"/>
        <w:outlineLvl w:val="0"/>
        <w:rPr>
          <w:rStyle w:val="a5"/>
          <w:rFonts w:ascii="楷体" w:eastAsia="楷体" w:hAnsi="楷体"/>
          <w:spacing w:val="-4"/>
          <w:sz w:val="32"/>
          <w:szCs w:val="32"/>
        </w:rPr>
      </w:pPr>
      <w:r>
        <w:rPr>
          <w:rStyle w:val="a5"/>
          <w:rFonts w:ascii="楷体" w:eastAsia="楷体" w:hAnsi="楷体" w:hint="eastAsia"/>
          <w:spacing w:val="-4"/>
          <w:sz w:val="32"/>
          <w:szCs w:val="32"/>
        </w:rPr>
        <w:t>（三）项目资金管理情况分析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支出符合地区林业局相关财务管理制度，包括会计人员集中核算工作管理制度、财务收支审批制度、财务稽核制度、财务牵制制度、会计主管岗位职责等制度规定，资金的拨付有完整的审批程序和手续，不存在截留、挤占、挪用等情况。</w:t>
      </w:r>
    </w:p>
    <w:p w:rsidR="00454BD1" w:rsidRDefault="00D95D71">
      <w:pPr>
        <w:adjustRightInd w:val="0"/>
        <w:snapToGrid w:val="0"/>
        <w:spacing w:line="560" w:lineRule="exact"/>
        <w:ind w:firstLineChars="200" w:firstLine="624"/>
        <w:outlineLvl w:val="0"/>
        <w:rPr>
          <w:rStyle w:val="a5"/>
          <w:rFonts w:ascii="黑体" w:eastAsia="黑体" w:hAnsi="黑体"/>
          <w:b w:val="0"/>
          <w:spacing w:val="-4"/>
          <w:sz w:val="32"/>
          <w:szCs w:val="32"/>
        </w:rPr>
      </w:pPr>
      <w:r>
        <w:rPr>
          <w:rStyle w:val="a5"/>
          <w:rFonts w:ascii="黑体" w:eastAsia="黑体" w:hAnsi="黑体" w:hint="eastAsia"/>
          <w:b w:val="0"/>
          <w:spacing w:val="-4"/>
          <w:sz w:val="32"/>
          <w:szCs w:val="32"/>
        </w:rPr>
        <w:t>三、项目组织实施情况</w:t>
      </w:r>
    </w:p>
    <w:p w:rsidR="00454BD1" w:rsidRDefault="00D95D71">
      <w:pPr>
        <w:adjustRightInd w:val="0"/>
        <w:snapToGrid w:val="0"/>
        <w:spacing w:line="560" w:lineRule="exact"/>
        <w:ind w:firstLineChars="200" w:firstLine="627"/>
        <w:outlineLvl w:val="0"/>
        <w:rPr>
          <w:rStyle w:val="a5"/>
          <w:rFonts w:ascii="楷体" w:eastAsia="楷体" w:hAnsi="楷体"/>
          <w:spacing w:val="-4"/>
          <w:sz w:val="32"/>
          <w:szCs w:val="32"/>
        </w:rPr>
      </w:pPr>
      <w:r>
        <w:rPr>
          <w:rStyle w:val="a5"/>
          <w:rFonts w:ascii="楷体" w:eastAsia="楷体" w:hAnsi="楷体" w:hint="eastAsia"/>
          <w:spacing w:val="-4"/>
          <w:sz w:val="32"/>
          <w:szCs w:val="32"/>
        </w:rPr>
        <w:t>（一）项目组织情况分析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该项目在实施过程中，涉及物品均通过政府采购进行，程</w:t>
      </w:r>
      <w:r>
        <w:rPr>
          <w:rFonts w:ascii="仿宋" w:eastAsia="仿宋" w:hAnsi="仿宋" w:hint="eastAsia"/>
          <w:bCs/>
          <w:spacing w:val="-4"/>
          <w:sz w:val="32"/>
          <w:szCs w:val="32"/>
        </w:rPr>
        <w:lastRenderedPageBreak/>
        <w:t>序合</w:t>
      </w:r>
      <w:r>
        <w:rPr>
          <w:rFonts w:ascii="仿宋" w:eastAsia="仿宋" w:hAnsi="仿宋" w:hint="eastAsia"/>
          <w:bCs/>
          <w:spacing w:val="-4"/>
          <w:sz w:val="32"/>
          <w:szCs w:val="32"/>
        </w:rPr>
        <w:t>法，保证项目质量和成本控制</w:t>
      </w:r>
      <w:r>
        <w:rPr>
          <w:rFonts w:ascii="仿宋" w:eastAsia="仿宋" w:hAnsi="仿宋" w:hint="eastAsia"/>
          <w:bCs/>
          <w:spacing w:val="-4"/>
          <w:sz w:val="32"/>
          <w:szCs w:val="32"/>
        </w:rPr>
        <w:t>。</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本项目不存在调整情况。</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项目实施过程中，由本项目相关人员</w:t>
      </w:r>
      <w:r>
        <w:rPr>
          <w:rFonts w:ascii="仿宋" w:eastAsia="仿宋" w:hAnsi="仿宋" w:hint="eastAsia"/>
          <w:bCs/>
          <w:spacing w:val="-4"/>
          <w:sz w:val="32"/>
          <w:szCs w:val="32"/>
        </w:rPr>
        <w:t>2018</w:t>
      </w:r>
      <w:r>
        <w:rPr>
          <w:rFonts w:ascii="仿宋" w:eastAsia="仿宋" w:hAnsi="仿宋" w:hint="eastAsia"/>
          <w:bCs/>
          <w:spacing w:val="-4"/>
          <w:sz w:val="32"/>
          <w:szCs w:val="32"/>
        </w:rPr>
        <w:t>年</w:t>
      </w:r>
      <w:r>
        <w:rPr>
          <w:rFonts w:ascii="仿宋" w:eastAsia="仿宋" w:hAnsi="仿宋" w:hint="eastAsia"/>
          <w:bCs/>
          <w:spacing w:val="-4"/>
          <w:sz w:val="32"/>
          <w:szCs w:val="32"/>
        </w:rPr>
        <w:t>12</w:t>
      </w:r>
      <w:r>
        <w:rPr>
          <w:rFonts w:ascii="仿宋" w:eastAsia="仿宋" w:hAnsi="仿宋" w:hint="eastAsia"/>
          <w:bCs/>
          <w:spacing w:val="-4"/>
          <w:sz w:val="32"/>
          <w:szCs w:val="32"/>
        </w:rPr>
        <w:t>月</w:t>
      </w:r>
      <w:r>
        <w:rPr>
          <w:rFonts w:ascii="仿宋" w:eastAsia="仿宋" w:hAnsi="仿宋" w:hint="eastAsia"/>
          <w:bCs/>
          <w:spacing w:val="-4"/>
          <w:sz w:val="32"/>
          <w:szCs w:val="32"/>
        </w:rPr>
        <w:t>20</w:t>
      </w:r>
      <w:r>
        <w:rPr>
          <w:rFonts w:ascii="仿宋" w:eastAsia="仿宋" w:hAnsi="仿宋" w:hint="eastAsia"/>
          <w:bCs/>
          <w:spacing w:val="-4"/>
          <w:sz w:val="32"/>
          <w:szCs w:val="32"/>
        </w:rPr>
        <w:t>日对采购物品进行检查验收，检查验收合格后按合同规定支付款项。</w:t>
      </w:r>
    </w:p>
    <w:p w:rsidR="00454BD1" w:rsidRDefault="00D95D71">
      <w:pPr>
        <w:adjustRightInd w:val="0"/>
        <w:snapToGrid w:val="0"/>
        <w:spacing w:line="560" w:lineRule="exact"/>
        <w:ind w:firstLineChars="200" w:firstLine="627"/>
        <w:outlineLvl w:val="0"/>
        <w:rPr>
          <w:rStyle w:val="a5"/>
          <w:rFonts w:ascii="楷体" w:eastAsia="楷体" w:hAnsi="楷体"/>
          <w:spacing w:val="-4"/>
          <w:sz w:val="32"/>
          <w:szCs w:val="32"/>
        </w:rPr>
      </w:pPr>
      <w:r>
        <w:rPr>
          <w:rStyle w:val="a5"/>
          <w:rFonts w:ascii="楷体" w:eastAsia="楷体" w:hAnsi="楷体" w:hint="eastAsia"/>
          <w:spacing w:val="-4"/>
          <w:sz w:val="32"/>
          <w:szCs w:val="32"/>
        </w:rPr>
        <w:t>（二）项目管理情况分析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项目实施过程中，地区林业局建立了相关财务及管理制度，保障项目的顺利实施。项目的实施遵守相关法律法规和业务管理规定，项目资料齐全并及时归档。并安排相关技术人员对项目实施进度进行不定期督导检查，对检查过程中发现的问题及时督促整改，确保了项目按时保质完成。</w:t>
      </w:r>
    </w:p>
    <w:p w:rsidR="00454BD1" w:rsidRDefault="00D95D71">
      <w:pPr>
        <w:adjustRightInd w:val="0"/>
        <w:snapToGrid w:val="0"/>
        <w:spacing w:line="560" w:lineRule="exact"/>
        <w:ind w:firstLineChars="200" w:firstLine="624"/>
        <w:outlineLvl w:val="0"/>
        <w:rPr>
          <w:rStyle w:val="a5"/>
          <w:rFonts w:ascii="黑体" w:eastAsia="黑体" w:hAnsi="黑体"/>
        </w:rPr>
      </w:pPr>
      <w:r>
        <w:rPr>
          <w:rStyle w:val="a5"/>
          <w:rFonts w:ascii="黑体" w:eastAsia="黑体" w:hAnsi="黑体" w:hint="eastAsia"/>
          <w:b w:val="0"/>
          <w:spacing w:val="-4"/>
          <w:sz w:val="32"/>
          <w:szCs w:val="32"/>
        </w:rPr>
        <w:t>四、项目绩效情况</w:t>
      </w:r>
    </w:p>
    <w:p w:rsidR="00454BD1" w:rsidRDefault="00D95D71">
      <w:pPr>
        <w:adjustRightInd w:val="0"/>
        <w:snapToGrid w:val="0"/>
        <w:spacing w:line="560" w:lineRule="exact"/>
        <w:ind w:firstLineChars="200" w:firstLine="627"/>
        <w:outlineLvl w:val="0"/>
        <w:rPr>
          <w:rStyle w:val="a5"/>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本项目共设置一级指标</w:t>
      </w:r>
      <w:r>
        <w:rPr>
          <w:rFonts w:ascii="仿宋" w:eastAsia="仿宋" w:hAnsi="仿宋" w:hint="eastAsia"/>
          <w:bCs/>
          <w:spacing w:val="-4"/>
          <w:sz w:val="32"/>
          <w:szCs w:val="32"/>
        </w:rPr>
        <w:t>3</w:t>
      </w:r>
      <w:r>
        <w:rPr>
          <w:rFonts w:ascii="仿宋" w:eastAsia="仿宋" w:hAnsi="仿宋" w:hint="eastAsia"/>
          <w:bCs/>
          <w:spacing w:val="-4"/>
          <w:sz w:val="32"/>
          <w:szCs w:val="32"/>
        </w:rPr>
        <w:t>个，二级指标</w:t>
      </w:r>
      <w:r>
        <w:rPr>
          <w:rFonts w:ascii="仿宋" w:eastAsia="仿宋" w:hAnsi="仿宋" w:hint="eastAsia"/>
          <w:bCs/>
          <w:spacing w:val="-4"/>
          <w:sz w:val="32"/>
          <w:szCs w:val="32"/>
        </w:rPr>
        <w:t>9</w:t>
      </w:r>
      <w:r>
        <w:rPr>
          <w:rFonts w:ascii="仿宋" w:eastAsia="仿宋" w:hAnsi="仿宋" w:hint="eastAsia"/>
          <w:bCs/>
          <w:spacing w:val="-4"/>
          <w:sz w:val="32"/>
          <w:szCs w:val="32"/>
        </w:rPr>
        <w:t>个，三级指标</w:t>
      </w:r>
      <w:r>
        <w:rPr>
          <w:rFonts w:ascii="仿宋" w:eastAsia="仿宋" w:hAnsi="仿宋" w:hint="eastAsia"/>
          <w:bCs/>
          <w:spacing w:val="-4"/>
          <w:sz w:val="32"/>
          <w:szCs w:val="32"/>
        </w:rPr>
        <w:t>16</w:t>
      </w:r>
      <w:r>
        <w:rPr>
          <w:rFonts w:ascii="仿宋" w:eastAsia="仿宋" w:hAnsi="仿宋" w:hint="eastAsia"/>
          <w:bCs/>
          <w:spacing w:val="-4"/>
          <w:sz w:val="32"/>
          <w:szCs w:val="32"/>
        </w:rPr>
        <w:t>个，其中已完成三级指标</w:t>
      </w:r>
      <w:r>
        <w:rPr>
          <w:rFonts w:ascii="仿宋" w:eastAsia="仿宋" w:hAnsi="仿宋" w:hint="eastAsia"/>
          <w:bCs/>
          <w:spacing w:val="-4"/>
          <w:sz w:val="32"/>
          <w:szCs w:val="32"/>
        </w:rPr>
        <w:t>16</w:t>
      </w:r>
      <w:r>
        <w:rPr>
          <w:rFonts w:ascii="仿宋" w:eastAsia="仿宋" w:hAnsi="仿宋" w:hint="eastAsia"/>
          <w:bCs/>
          <w:spacing w:val="-4"/>
          <w:sz w:val="32"/>
          <w:szCs w:val="32"/>
        </w:rPr>
        <w:t>个，指标完成率为</w:t>
      </w:r>
      <w:r>
        <w:rPr>
          <w:rFonts w:ascii="仿宋" w:eastAsia="仿宋" w:hAnsi="仿宋" w:hint="eastAsia"/>
          <w:bCs/>
          <w:spacing w:val="-4"/>
          <w:sz w:val="32"/>
          <w:szCs w:val="32"/>
        </w:rPr>
        <w:t>100%</w:t>
      </w:r>
      <w:r>
        <w:rPr>
          <w:rFonts w:ascii="仿宋" w:eastAsia="仿宋" w:hAnsi="仿宋" w:hint="eastAsia"/>
          <w:bCs/>
          <w:spacing w:val="-4"/>
          <w:sz w:val="32"/>
          <w:szCs w:val="32"/>
        </w:rPr>
        <w:t>。</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经济性：本项目实施过程严格按项目建设内容进行政府采购，通过公开挂网招标，节药采购成本，做到了公开公平公正。真正使各项成本均控制在预算范围内。</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效率性：本项目按建设要求保质保量完成了各项采购，并将采购防治药剂发放到农民手中，及时进行防治。</w:t>
      </w:r>
    </w:p>
    <w:p w:rsidR="00454BD1" w:rsidRDefault="00D95D71">
      <w:pPr>
        <w:adjustRightInd w:val="0"/>
        <w:snapToGrid w:val="0"/>
        <w:spacing w:line="560" w:lineRule="exact"/>
        <w:ind w:firstLineChars="200" w:firstLine="624"/>
        <w:rPr>
          <w:rFonts w:ascii="仿宋" w:eastAsia="仿宋" w:hAnsi="仿宋"/>
          <w:bCs/>
          <w:color w:val="FF0000"/>
          <w:spacing w:val="-4"/>
          <w:sz w:val="32"/>
          <w:szCs w:val="32"/>
        </w:rPr>
      </w:pPr>
      <w:r>
        <w:rPr>
          <w:rFonts w:ascii="仿宋" w:eastAsia="仿宋" w:hAnsi="仿宋" w:hint="eastAsia"/>
          <w:bCs/>
          <w:spacing w:val="-4"/>
          <w:sz w:val="32"/>
          <w:szCs w:val="32"/>
        </w:rPr>
        <w:t>效益性：防止林果病虫害疫情进一步扩散蔓延，减少果农损失，保护喀什地区生态安全，促进林业可持续发展。</w:t>
      </w:r>
    </w:p>
    <w:p w:rsidR="00454BD1" w:rsidRDefault="00D95D71">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2018</w:t>
      </w:r>
      <w:r>
        <w:rPr>
          <w:rFonts w:ascii="仿宋" w:eastAsia="仿宋" w:hAnsi="仿宋" w:hint="eastAsia"/>
          <w:bCs/>
          <w:spacing w:val="-4"/>
          <w:sz w:val="32"/>
          <w:szCs w:val="32"/>
        </w:rPr>
        <w:t>年本项目绩效目标全部达成，</w:t>
      </w:r>
      <w:r>
        <w:rPr>
          <w:rFonts w:ascii="仿宋" w:eastAsia="仿宋" w:hAnsi="仿宋" w:hint="eastAsia"/>
          <w:bCs/>
          <w:spacing w:val="-4"/>
          <w:sz w:val="32"/>
          <w:szCs w:val="32"/>
        </w:rPr>
        <w:t>不存在未完成原因分</w:t>
      </w:r>
      <w:r>
        <w:rPr>
          <w:rFonts w:ascii="仿宋" w:eastAsia="仿宋" w:hAnsi="仿宋" w:hint="eastAsia"/>
          <w:bCs/>
          <w:spacing w:val="-4"/>
          <w:sz w:val="32"/>
          <w:szCs w:val="32"/>
        </w:rPr>
        <w:lastRenderedPageBreak/>
        <w:t>析。</w:t>
      </w:r>
    </w:p>
    <w:p w:rsidR="00454BD1" w:rsidRDefault="00D95D71">
      <w:pPr>
        <w:adjustRightInd w:val="0"/>
        <w:snapToGrid w:val="0"/>
        <w:spacing w:line="560" w:lineRule="exact"/>
        <w:ind w:firstLineChars="200" w:firstLine="624"/>
        <w:outlineLvl w:val="0"/>
        <w:rPr>
          <w:rStyle w:val="a5"/>
          <w:rFonts w:ascii="黑体" w:eastAsia="黑体" w:hAnsi="黑体"/>
          <w:b w:val="0"/>
          <w:spacing w:val="-4"/>
          <w:sz w:val="32"/>
          <w:szCs w:val="32"/>
        </w:rPr>
      </w:pPr>
      <w:r>
        <w:rPr>
          <w:rStyle w:val="a5"/>
          <w:rFonts w:ascii="黑体" w:eastAsia="黑体" w:hAnsi="黑体" w:hint="eastAsia"/>
          <w:b w:val="0"/>
          <w:spacing w:val="-4"/>
          <w:sz w:val="32"/>
          <w:szCs w:val="32"/>
        </w:rPr>
        <w:t>五、其他需要说明的问题</w:t>
      </w:r>
    </w:p>
    <w:p w:rsidR="00454BD1" w:rsidRDefault="00D95D71">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（一）后续工作计划</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本项目为一次性项目，不存在后续管理工作。</w:t>
      </w:r>
    </w:p>
    <w:p w:rsidR="00454BD1" w:rsidRDefault="00D95D71">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454BD1" w:rsidRDefault="00D95D71">
      <w:pPr>
        <w:adjustRightInd w:val="0"/>
        <w:snapToGrid w:val="0"/>
        <w:spacing w:line="560" w:lineRule="exact"/>
        <w:ind w:firstLineChars="200" w:firstLine="627"/>
        <w:rPr>
          <w:rFonts w:ascii="仿宋" w:eastAsia="仿宋" w:hAnsi="仿宋"/>
          <w:b/>
          <w:spacing w:val="-4"/>
          <w:sz w:val="32"/>
          <w:szCs w:val="32"/>
        </w:rPr>
      </w:pPr>
      <w:r>
        <w:rPr>
          <w:rFonts w:ascii="仿宋" w:eastAsia="仿宋" w:hAnsi="仿宋" w:hint="eastAsia"/>
          <w:b/>
          <w:spacing w:val="-4"/>
          <w:sz w:val="32"/>
          <w:szCs w:val="32"/>
        </w:rPr>
        <w:t>1</w:t>
      </w:r>
      <w:r>
        <w:rPr>
          <w:rFonts w:ascii="仿宋" w:eastAsia="仿宋" w:hAnsi="仿宋" w:hint="eastAsia"/>
          <w:b/>
          <w:spacing w:val="-4"/>
          <w:sz w:val="32"/>
          <w:szCs w:val="32"/>
        </w:rPr>
        <w:t>、主要经验及做法</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一是加强组织管理，项目主要由喀什地区林业有害生物防治检疫局负责组织落实，喀什地区林业局负责监督及协调配合；二是对于专项资金严格按照专款专用进行统一管理，实行报账制，完成一项，支付一笔项目资金；三是林检局对涉及县市的项目，在实施过程进行定期监督，并及时提供技术指导。</w:t>
      </w:r>
    </w:p>
    <w:p w:rsidR="00454BD1" w:rsidRDefault="00D95D71">
      <w:pPr>
        <w:adjustRightInd w:val="0"/>
        <w:snapToGrid w:val="0"/>
        <w:spacing w:line="560" w:lineRule="exact"/>
        <w:ind w:firstLineChars="200" w:firstLine="627"/>
        <w:rPr>
          <w:rFonts w:ascii="仿宋" w:eastAsia="仿宋" w:hAnsi="仿宋"/>
          <w:b/>
          <w:spacing w:val="-4"/>
          <w:sz w:val="32"/>
          <w:szCs w:val="32"/>
        </w:rPr>
      </w:pPr>
      <w:r>
        <w:rPr>
          <w:rFonts w:ascii="仿宋" w:eastAsia="仿宋" w:hAnsi="仿宋" w:hint="eastAsia"/>
          <w:b/>
          <w:spacing w:val="-4"/>
          <w:sz w:val="32"/>
          <w:szCs w:val="32"/>
        </w:rPr>
        <w:t>2</w:t>
      </w:r>
      <w:r>
        <w:rPr>
          <w:rFonts w:ascii="仿宋" w:eastAsia="仿宋" w:hAnsi="仿宋" w:hint="eastAsia"/>
          <w:b/>
          <w:spacing w:val="-4"/>
          <w:sz w:val="32"/>
          <w:szCs w:val="32"/>
        </w:rPr>
        <w:t>、存在的问题</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w:t>
      </w:r>
    </w:p>
    <w:p w:rsidR="00454BD1" w:rsidRDefault="00D95D71">
      <w:pPr>
        <w:adjustRightInd w:val="0"/>
        <w:snapToGrid w:val="0"/>
        <w:spacing w:line="560" w:lineRule="exact"/>
        <w:ind w:firstLineChars="200" w:firstLine="627"/>
        <w:rPr>
          <w:rFonts w:ascii="仿宋" w:eastAsia="仿宋" w:hAnsi="仿宋"/>
          <w:b/>
          <w:spacing w:val="-4"/>
          <w:sz w:val="32"/>
          <w:szCs w:val="32"/>
        </w:rPr>
      </w:pPr>
      <w:r>
        <w:rPr>
          <w:rFonts w:ascii="仿宋" w:eastAsia="仿宋" w:hAnsi="仿宋" w:hint="eastAsia"/>
          <w:b/>
          <w:spacing w:val="-4"/>
          <w:sz w:val="32"/>
          <w:szCs w:val="32"/>
        </w:rPr>
        <w:t>3</w:t>
      </w:r>
      <w:r>
        <w:rPr>
          <w:rFonts w:ascii="仿宋" w:eastAsia="仿宋" w:hAnsi="仿宋" w:hint="eastAsia"/>
          <w:b/>
          <w:spacing w:val="-4"/>
          <w:sz w:val="32"/>
          <w:szCs w:val="32"/>
        </w:rPr>
        <w:t>、建议</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w:t>
      </w:r>
    </w:p>
    <w:p w:rsidR="00454BD1" w:rsidRDefault="00D95D71">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（三）其他</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无其他说明内容。</w:t>
      </w:r>
    </w:p>
    <w:p w:rsidR="00454BD1" w:rsidRDefault="00D95D71">
      <w:pPr>
        <w:adjustRightInd w:val="0"/>
        <w:snapToGrid w:val="0"/>
        <w:spacing w:line="560" w:lineRule="exact"/>
        <w:ind w:firstLineChars="200" w:firstLine="624"/>
        <w:outlineLvl w:val="0"/>
        <w:rPr>
          <w:rFonts w:ascii="黑体" w:eastAsia="黑体" w:hAnsi="黑体"/>
          <w:bCs/>
          <w:spacing w:val="-4"/>
          <w:sz w:val="32"/>
          <w:szCs w:val="32"/>
        </w:rPr>
      </w:pPr>
      <w:r>
        <w:rPr>
          <w:rStyle w:val="a5"/>
          <w:rFonts w:ascii="黑体" w:eastAsia="黑体" w:hAnsi="黑体" w:hint="eastAsia"/>
          <w:b w:val="0"/>
          <w:spacing w:val="-4"/>
          <w:sz w:val="32"/>
          <w:szCs w:val="32"/>
        </w:rPr>
        <w:t>六、项目评价工作情况</w:t>
      </w:r>
    </w:p>
    <w:p w:rsidR="00454BD1" w:rsidRDefault="00D95D71">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本次项目完成了林果病虫疫情的全面普查工作，在</w:t>
      </w:r>
      <w:r>
        <w:rPr>
          <w:rFonts w:ascii="仿宋" w:eastAsia="仿宋" w:hAnsi="仿宋" w:hint="eastAsia"/>
          <w:bCs/>
          <w:spacing w:val="-4"/>
          <w:sz w:val="32"/>
          <w:szCs w:val="32"/>
        </w:rPr>
        <w:t>2017</w:t>
      </w:r>
      <w:r>
        <w:rPr>
          <w:rFonts w:ascii="仿宋" w:eastAsia="仿宋" w:hAnsi="仿宋" w:hint="eastAsia"/>
          <w:bCs/>
          <w:spacing w:val="-4"/>
          <w:sz w:val="32"/>
          <w:szCs w:val="32"/>
        </w:rPr>
        <w:t>年秋季、</w:t>
      </w:r>
      <w:r>
        <w:rPr>
          <w:rFonts w:ascii="仿宋" w:eastAsia="仿宋" w:hAnsi="仿宋" w:hint="eastAsia"/>
          <w:bCs/>
          <w:spacing w:val="-4"/>
          <w:sz w:val="32"/>
          <w:szCs w:val="32"/>
        </w:rPr>
        <w:t>2018</w:t>
      </w:r>
      <w:r>
        <w:rPr>
          <w:rFonts w:ascii="仿宋" w:eastAsia="仿宋" w:hAnsi="仿宋" w:hint="eastAsia"/>
          <w:bCs/>
          <w:spacing w:val="-4"/>
          <w:sz w:val="32"/>
          <w:szCs w:val="32"/>
        </w:rPr>
        <w:t>年春季调苗高峰期开展临时检疫检查站值守工作，阻止了林果病虫疫情在我区传播蔓延及时开展</w:t>
      </w:r>
      <w:r>
        <w:rPr>
          <w:rFonts w:ascii="仿宋" w:eastAsia="仿宋" w:hAnsi="仿宋" w:hint="eastAsia"/>
          <w:bCs/>
          <w:spacing w:val="-4"/>
          <w:sz w:val="32"/>
          <w:szCs w:val="32"/>
        </w:rPr>
        <w:t>5000</w:t>
      </w:r>
      <w:r>
        <w:rPr>
          <w:rFonts w:ascii="仿宋" w:eastAsia="仿宋" w:hAnsi="仿宋" w:hint="eastAsia"/>
          <w:bCs/>
          <w:spacing w:val="-4"/>
          <w:sz w:val="32"/>
          <w:szCs w:val="32"/>
        </w:rPr>
        <w:t>亩次的预防及防治工作，进一步遏制了林果病虫疫情的危害。本项目的顺利实施，使项目实施单位工作人员积累了一定的经验，为今后同类项目的开展提供参考建议。</w:t>
      </w:r>
    </w:p>
    <w:p w:rsidR="00454BD1" w:rsidRDefault="00D95D71">
      <w:pPr>
        <w:adjustRightInd w:val="0"/>
        <w:snapToGrid w:val="0"/>
        <w:spacing w:line="560" w:lineRule="exact"/>
        <w:ind w:firstLineChars="200" w:firstLine="624"/>
        <w:outlineLvl w:val="0"/>
        <w:rPr>
          <w:rStyle w:val="a5"/>
          <w:rFonts w:ascii="黑体" w:eastAsia="黑体" w:hAnsi="黑体"/>
          <w:b w:val="0"/>
          <w:spacing w:val="-4"/>
          <w:sz w:val="32"/>
          <w:szCs w:val="32"/>
        </w:rPr>
      </w:pPr>
      <w:r>
        <w:rPr>
          <w:rStyle w:val="a5"/>
          <w:rFonts w:ascii="黑体" w:eastAsia="黑体" w:hAnsi="黑体" w:hint="eastAsia"/>
          <w:b w:val="0"/>
          <w:spacing w:val="-4"/>
          <w:sz w:val="32"/>
          <w:szCs w:val="32"/>
        </w:rPr>
        <w:lastRenderedPageBreak/>
        <w:t>七、附表</w:t>
      </w:r>
    </w:p>
    <w:p w:rsidR="00454BD1" w:rsidRDefault="00D95D71">
      <w:pPr>
        <w:adjustRightInd w:val="0"/>
        <w:snapToGrid w:val="0"/>
        <w:spacing w:line="56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《项目支出绩效目标自评表》</w:t>
      </w:r>
    </w:p>
    <w:p w:rsidR="00454BD1" w:rsidRDefault="00454BD1"/>
    <w:sectPr w:rsidR="00454BD1">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D71" w:rsidRDefault="00D95D71">
      <w:r>
        <w:separator/>
      </w:r>
    </w:p>
  </w:endnote>
  <w:endnote w:type="continuationSeparator" w:id="0">
    <w:p w:rsidR="00D95D71" w:rsidRDefault="00D9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方正仿宋简体">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BD1" w:rsidRDefault="00D95D71">
    <w:pPr>
      <w:pStyle w:val="a3"/>
      <w:jc w:val="center"/>
    </w:pPr>
    <w:r>
      <w:fldChar w:fldCharType="begin"/>
    </w:r>
    <w:r>
      <w:instrText>P</w:instrText>
    </w:r>
    <w:r>
      <w:instrText>AGE   \* MERGEFORMAT</w:instrText>
    </w:r>
    <w:r>
      <w:fldChar w:fldCharType="separate"/>
    </w:r>
    <w:r w:rsidR="00C21A40" w:rsidRPr="00C21A40">
      <w:rPr>
        <w:noProof/>
        <w:lang w:val="zh-CN"/>
      </w:rPr>
      <w:t>3</w:t>
    </w:r>
    <w:r>
      <w:fldChar w:fldCharType="end"/>
    </w:r>
  </w:p>
  <w:p w:rsidR="00454BD1" w:rsidRDefault="00454BD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D71" w:rsidRDefault="00D95D71">
      <w:r>
        <w:separator/>
      </w:r>
    </w:p>
  </w:footnote>
  <w:footnote w:type="continuationSeparator" w:id="0">
    <w:p w:rsidR="00D95D71" w:rsidRDefault="00D95D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BD1"/>
    <w:rsid w:val="00454BD1"/>
    <w:rsid w:val="00C21A40"/>
    <w:rsid w:val="00D95D71"/>
    <w:rsid w:val="30524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02CF9-903E-4D42-A878-2C9299A0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rFonts w:ascii="Calibri" w:hAnsi="Calibri"/>
      <w:sz w:val="18"/>
      <w:szCs w:val="18"/>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rPr>
  </w:style>
  <w:style w:type="character" w:styleId="a5">
    <w:name w:val="Strong"/>
    <w:qFormat/>
    <w:rPr>
      <w:b/>
      <w:bCs/>
    </w:rPr>
  </w:style>
  <w:style w:type="character" w:customStyle="1" w:styleId="Char">
    <w:name w:val="页眉 Char"/>
    <w:link w:val="a4"/>
    <w:semiHidden/>
    <w:qFormat/>
    <w:rPr>
      <w:kern w:val="2"/>
      <w:sz w:val="18"/>
      <w:szCs w:val="18"/>
    </w:rPr>
  </w:style>
  <w:style w:type="paragraph" w:customStyle="1" w:styleId="CharChar">
    <w:name w:val="批注框文本 Char Char"/>
    <w:basedOn w:val="a"/>
    <w:link w:val="CharCharCharChar"/>
    <w:qFormat/>
    <w:rPr>
      <w:sz w:val="18"/>
      <w:szCs w:val="18"/>
    </w:rPr>
  </w:style>
  <w:style w:type="paragraph" w:customStyle="1" w:styleId="a6">
    <w:name w:val="样式"/>
    <w:pPr>
      <w:widowControl w:val="0"/>
      <w:autoSpaceDE w:val="0"/>
      <w:autoSpaceDN w:val="0"/>
      <w:adjustRightInd w:val="0"/>
    </w:pPr>
    <w:rPr>
      <w:rFonts w:ascii="Times New Roman" w:hAnsi="Times New Roman" w:cs="Calibri"/>
      <w:sz w:val="24"/>
      <w:szCs w:val="24"/>
    </w:rPr>
  </w:style>
  <w:style w:type="character" w:customStyle="1" w:styleId="CharCharCharChar">
    <w:name w:val="批注框文本 Char Char Char Char"/>
    <w:link w:val="CharChar"/>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dc:title>
  <dc:creator>Administrator</dc:creator>
  <cp:lastModifiedBy>熊 二</cp:lastModifiedBy>
  <cp:revision>2</cp:revision>
  <dcterms:created xsi:type="dcterms:W3CDTF">2018-12-26T08:43:00Z</dcterms:created>
  <dcterms:modified xsi:type="dcterms:W3CDTF">2019-08-28T14:07:00Z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